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67B1E" w14:textId="13CF558E" w:rsidR="00235688" w:rsidRPr="003871D9" w:rsidRDefault="00D56571" w:rsidP="00E12996">
      <w:pPr>
        <w:jc w:val="center"/>
        <w:rPr>
          <w:rFonts w:ascii="Arial" w:hAnsi="Arial" w:cs="Arial"/>
          <w:b/>
          <w:noProof/>
          <w:color w:val="1F497D"/>
          <w:lang w:val="en-US"/>
        </w:rPr>
      </w:pPr>
      <w:r>
        <w:rPr>
          <w:rFonts w:ascii="Arial" w:hAnsi="Arial" w:cs="Arial"/>
          <w:noProof/>
          <w:lang w:val="fr-BE" w:eastAsia="fr-BE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CB437B" wp14:editId="1411E6B4">
                <wp:simplePos x="0" y="0"/>
                <wp:positionH relativeFrom="column">
                  <wp:posOffset>1600200</wp:posOffset>
                </wp:positionH>
                <wp:positionV relativeFrom="paragraph">
                  <wp:posOffset>82550</wp:posOffset>
                </wp:positionV>
                <wp:extent cx="2948305" cy="301625"/>
                <wp:effectExtent l="0" t="0" r="2349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713A5" w14:textId="61667FAB" w:rsidR="008672CC" w:rsidRPr="004248CB" w:rsidRDefault="008672CC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</w:rPr>
                              <w:t>Групповое задание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CB437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126pt;margin-top:6.5pt;width:232.15pt;height:2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" fillcolor="#0070c0" strokecolor="#4f81bd" strokeweight=".5pt">
                <v:textbox>
                  <w:txbxContent>
                    <w:p w14:paraId="28A713A5" w14:textId="61667FAB" w:rsidR="008672CC" w:rsidRPr="004248CB" w:rsidRDefault="008672CC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color w:val="FFFFFF"/>
                          <w:sz w:val="28"/>
                        </w:rPr>
                        <w:t>Групповое задание 1</w:t>
                      </w:r>
                    </w:p>
                  </w:txbxContent>
                </v:textbox>
              </v:shape>
            </w:pict>
          </mc:Fallback>
        </mc:AlternateContent>
      </w:r>
    </w:p>
    <w:p w14:paraId="5B3E10E1" w14:textId="2E01BD7E" w:rsidR="00235688" w:rsidRPr="009A0C44" w:rsidRDefault="00235688" w:rsidP="00E577A7">
      <w:pPr>
        <w:rPr>
          <w:rFonts w:ascii="Arial" w:hAnsi="Arial" w:cs="Arial"/>
          <w:u w:val="single"/>
        </w:rPr>
      </w:pPr>
    </w:p>
    <w:p w14:paraId="771A5F8D" w14:textId="77777777" w:rsidR="00235688" w:rsidRPr="009A0C44" w:rsidRDefault="00235688" w:rsidP="00E577A7">
      <w:pPr>
        <w:jc w:val="both"/>
        <w:rPr>
          <w:rFonts w:ascii="Arial" w:hAnsi="Arial" w:cs="Arial"/>
          <w:b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2"/>
        <w:gridCol w:w="6528"/>
      </w:tblGrid>
      <w:tr w:rsidR="00235688" w:rsidRPr="009A0C44" w14:paraId="49DF2DE3" w14:textId="77777777" w:rsidTr="0075548F">
        <w:trPr>
          <w:trHeight w:val="665"/>
        </w:trPr>
        <w:tc>
          <w:tcPr>
            <w:tcW w:w="1800" w:type="dxa"/>
          </w:tcPr>
          <w:p w14:paraId="49D09FEE" w14:textId="77777777" w:rsidR="00235688" w:rsidRPr="009A0C44" w:rsidRDefault="00235688" w:rsidP="003871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Тип или название учебного задания</w:t>
            </w:r>
          </w:p>
        </w:tc>
        <w:tc>
          <w:tcPr>
            <w:tcW w:w="8010" w:type="dxa"/>
          </w:tcPr>
          <w:p w14:paraId="0F9D26B3" w14:textId="77777777" w:rsidR="00952B0F" w:rsidRDefault="00952B0F" w:rsidP="00961655">
            <w:pPr>
              <w:tabs>
                <w:tab w:val="left" w:pos="720"/>
              </w:tabs>
              <w:rPr>
                <w:rFonts w:ascii="Arial" w:hAnsi="Arial"/>
              </w:rPr>
            </w:pPr>
          </w:p>
          <w:p w14:paraId="6394431A" w14:textId="77777777" w:rsidR="00235688" w:rsidRPr="009A0C44" w:rsidRDefault="007C641B" w:rsidP="00961655">
            <w:pPr>
              <w:tabs>
                <w:tab w:val="left" w:pos="720"/>
              </w:tabs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Многовариантные вопросы </w:t>
            </w:r>
          </w:p>
        </w:tc>
      </w:tr>
      <w:tr w:rsidR="00235688" w:rsidRPr="009A0C44" w14:paraId="1EF5E088" w14:textId="77777777" w:rsidTr="0075548F">
        <w:tc>
          <w:tcPr>
            <w:tcW w:w="1800" w:type="dxa"/>
          </w:tcPr>
          <w:p w14:paraId="11F03775" w14:textId="77777777" w:rsidR="00235688" w:rsidRPr="009A0C44" w:rsidRDefault="00235688" w:rsidP="003871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Общая продолжительность</w:t>
            </w:r>
          </w:p>
          <w:p w14:paraId="478C3CC0" w14:textId="77777777" w:rsidR="00235688" w:rsidRPr="009A0C44" w:rsidRDefault="00235688" w:rsidP="003871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53E4E7CB" w14:textId="77777777" w:rsidR="00952B0F" w:rsidRDefault="00952B0F" w:rsidP="003C3362">
            <w:pPr>
              <w:pStyle w:val="Heading1"/>
              <w:spacing w:before="60"/>
              <w:rPr>
                <w:b w:val="0"/>
                <w:sz w:val="24"/>
              </w:rPr>
            </w:pPr>
          </w:p>
          <w:p w14:paraId="6A0362E5" w14:textId="2BA673CA" w:rsidR="00235688" w:rsidRPr="009A0C44" w:rsidRDefault="00235688" w:rsidP="003C3362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sz w:val="24"/>
              </w:rPr>
              <w:t>30 мин</w:t>
            </w:r>
            <w:r w:rsidR="00E40C87">
              <w:rPr>
                <w:b w:val="0"/>
                <w:sz w:val="24"/>
              </w:rPr>
              <w:t>ут</w:t>
            </w:r>
          </w:p>
        </w:tc>
      </w:tr>
      <w:tr w:rsidR="00235688" w:rsidRPr="009A0C44" w14:paraId="2ED522A7" w14:textId="77777777" w:rsidTr="0075548F">
        <w:trPr>
          <w:trHeight w:val="435"/>
        </w:trPr>
        <w:tc>
          <w:tcPr>
            <w:tcW w:w="1800" w:type="dxa"/>
          </w:tcPr>
          <w:p w14:paraId="59B3861D" w14:textId="77777777" w:rsidR="00235688" w:rsidRPr="009A0C44" w:rsidRDefault="00235688" w:rsidP="003871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 xml:space="preserve">Требования к месту(ам) проведения занятия </w:t>
            </w:r>
          </w:p>
          <w:p w14:paraId="572CF607" w14:textId="77777777" w:rsidR="00235688" w:rsidRPr="009A0C44" w:rsidRDefault="00235688" w:rsidP="003871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7E56681C" w14:textId="77777777" w:rsidR="00952B0F" w:rsidRDefault="00952B0F" w:rsidP="007C641B">
            <w:pPr>
              <w:rPr>
                <w:rFonts w:ascii="Arial" w:hAnsi="Arial"/>
              </w:rPr>
            </w:pPr>
          </w:p>
          <w:p w14:paraId="72E74F2B" w14:textId="77777777" w:rsidR="00235688" w:rsidRPr="009A0C44" w:rsidRDefault="006C6964" w:rsidP="007C641B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Одна аудитория</w:t>
            </w:r>
          </w:p>
        </w:tc>
      </w:tr>
      <w:tr w:rsidR="00235688" w:rsidRPr="009A0C44" w14:paraId="30687EAA" w14:textId="77777777" w:rsidTr="0075548F">
        <w:trPr>
          <w:trHeight w:val="656"/>
        </w:trPr>
        <w:tc>
          <w:tcPr>
            <w:tcW w:w="1800" w:type="dxa"/>
          </w:tcPr>
          <w:p w14:paraId="419F283A" w14:textId="77777777" w:rsidR="00235688" w:rsidRPr="009A0C44" w:rsidRDefault="00235688" w:rsidP="003871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﻿Необходимое оборудование/материалы</w:t>
            </w:r>
          </w:p>
          <w:p w14:paraId="11D6FE75" w14:textId="77777777" w:rsidR="00235688" w:rsidRPr="009A0C44" w:rsidRDefault="00235688" w:rsidP="003871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10" w:type="dxa"/>
          </w:tcPr>
          <w:p w14:paraId="2AF7C53C" w14:textId="77777777" w:rsidR="00952B0F" w:rsidRDefault="00952B0F" w:rsidP="00961655">
            <w:pPr>
              <w:rPr>
                <w:rFonts w:ascii="Arial" w:hAnsi="Arial"/>
              </w:rPr>
            </w:pPr>
          </w:p>
          <w:p w14:paraId="7FEC899E" w14:textId="23F784B5" w:rsidR="00235688" w:rsidRPr="009A0C44" w:rsidRDefault="00D56571" w:rsidP="0096165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/>
              </w:rPr>
              <w:t>Перечни</w:t>
            </w:r>
            <w:r w:rsidR="00D84D86">
              <w:rPr>
                <w:rFonts w:ascii="Arial" w:hAnsi="Arial"/>
              </w:rPr>
              <w:t xml:space="preserve"> вопросов</w:t>
            </w:r>
            <w:r w:rsidR="006C6964">
              <w:rPr>
                <w:rFonts w:ascii="Arial" w:hAnsi="Arial"/>
              </w:rPr>
              <w:t xml:space="preserve"> для раздачи: по одной каждому участнику</w:t>
            </w:r>
          </w:p>
        </w:tc>
      </w:tr>
    </w:tbl>
    <w:p w14:paraId="33D01ACC" w14:textId="77777777" w:rsidR="00235688" w:rsidRPr="009A0C44" w:rsidRDefault="00235688" w:rsidP="001B7CFB">
      <w:pPr>
        <w:rPr>
          <w:rFonts w:ascii="Arial" w:hAnsi="Arial" w:cs="Arial"/>
          <w:b/>
          <w:bCs/>
        </w:rPr>
      </w:pPr>
    </w:p>
    <w:p w14:paraId="51A0D22F" w14:textId="77777777" w:rsidR="00235688" w:rsidRPr="009A0C44" w:rsidRDefault="00235688" w:rsidP="00B11522">
      <w:pPr>
        <w:tabs>
          <w:tab w:val="left" w:pos="720"/>
        </w:tabs>
        <w:rPr>
          <w:rFonts w:ascii="Arial" w:hAnsi="Arial" w:cs="Arial"/>
          <w:color w:val="1F497D" w:themeColor="text2"/>
          <w:u w:val="single"/>
        </w:rPr>
      </w:pPr>
      <w:r>
        <w:rPr>
          <w:rFonts w:ascii="Arial" w:hAnsi="Arial"/>
          <w:b/>
          <w:color w:val="1F497D" w:themeColor="text2"/>
          <w:u w:val="single"/>
        </w:rPr>
        <w:t>Задача</w:t>
      </w:r>
    </w:p>
    <w:p w14:paraId="21AC3941" w14:textId="77777777" w:rsidR="00235688" w:rsidRPr="009A0C44" w:rsidRDefault="00235688" w:rsidP="00B11522">
      <w:pPr>
        <w:tabs>
          <w:tab w:val="left" w:pos="720"/>
        </w:tabs>
        <w:rPr>
          <w:rFonts w:ascii="Arial" w:hAnsi="Arial" w:cs="Arial"/>
        </w:rPr>
      </w:pPr>
    </w:p>
    <w:p w14:paraId="671D46D5" w14:textId="2641E3BE" w:rsidR="007C641B" w:rsidRPr="009A0C44" w:rsidRDefault="006C6964">
      <w:pPr>
        <w:tabs>
          <w:tab w:val="left" w:pos="720"/>
        </w:tabs>
        <w:rPr>
          <w:rFonts w:ascii="Arial" w:hAnsi="Arial" w:cs="Arial"/>
        </w:rPr>
      </w:pPr>
      <w:r>
        <w:rPr>
          <w:rFonts w:ascii="Arial" w:hAnsi="Arial"/>
        </w:rPr>
        <w:t xml:space="preserve">Стимулировать дискуссию о правах лиц с </w:t>
      </w:r>
      <w:ins w:id="0" w:author="Janina Arsenjeva" w:date="2015-09-29T16:23:00Z">
        <w:r w:rsidR="00175157">
          <w:rPr>
            <w:rFonts w:ascii="Arial" w:hAnsi="Arial"/>
          </w:rPr>
          <w:t>инвалидностью</w:t>
        </w:r>
      </w:ins>
      <w:del w:id="1" w:author="Janina Arsenjeva" w:date="2015-09-29T16:23:00Z">
        <w:r w:rsidDel="00175157">
          <w:rPr>
            <w:rFonts w:ascii="Arial" w:hAnsi="Arial"/>
          </w:rPr>
          <w:delText>ограниченными возможностями</w:delText>
        </w:r>
      </w:del>
      <w:r>
        <w:rPr>
          <w:rFonts w:ascii="Arial" w:hAnsi="Arial"/>
        </w:rPr>
        <w:t xml:space="preserve"> в порядке подготовки к презентации "Введение в Конвенцию".</w:t>
      </w:r>
    </w:p>
    <w:p w14:paraId="69333982" w14:textId="77777777" w:rsidR="007C641B" w:rsidRPr="009A0C44" w:rsidRDefault="007C641B">
      <w:pPr>
        <w:tabs>
          <w:tab w:val="left" w:pos="720"/>
        </w:tabs>
        <w:rPr>
          <w:rFonts w:ascii="Arial" w:hAnsi="Arial" w:cs="Arial"/>
        </w:rPr>
      </w:pPr>
    </w:p>
    <w:p w14:paraId="6D323226" w14:textId="77777777" w:rsidR="00235688" w:rsidRPr="009A0C44" w:rsidRDefault="005B4828">
      <w:pPr>
        <w:tabs>
          <w:tab w:val="left" w:pos="720"/>
        </w:tabs>
        <w:rPr>
          <w:rFonts w:ascii="Arial" w:hAnsi="Arial" w:cs="Arial"/>
          <w:b/>
          <w:color w:val="1F497D" w:themeColor="text2"/>
          <w:u w:val="single"/>
        </w:rPr>
      </w:pPr>
      <w:r>
        <w:rPr>
          <w:rFonts w:ascii="Arial" w:hAnsi="Arial"/>
          <w:b/>
          <w:color w:val="1F497D" w:themeColor="text2"/>
          <w:u w:val="single"/>
        </w:rPr>
        <w:t>Динамика</w:t>
      </w:r>
    </w:p>
    <w:p w14:paraId="39BADAA9" w14:textId="77777777" w:rsidR="00235688" w:rsidRPr="009A0C44" w:rsidRDefault="00235688">
      <w:pPr>
        <w:tabs>
          <w:tab w:val="left" w:pos="720"/>
        </w:tabs>
        <w:rPr>
          <w:rFonts w:ascii="Arial" w:hAnsi="Arial" w:cs="Arial"/>
          <w:b/>
          <w:bCs/>
        </w:rPr>
      </w:pPr>
    </w:p>
    <w:p w14:paraId="50634CCD" w14:textId="5CBE0995" w:rsidR="007C641B" w:rsidRPr="009A0C44" w:rsidRDefault="007C641B">
      <w:pPr>
        <w:tabs>
          <w:tab w:val="left" w:pos="720"/>
        </w:tabs>
        <w:rPr>
          <w:rFonts w:ascii="Arial" w:hAnsi="Arial" w:cs="Arial"/>
          <w:bCs/>
        </w:rPr>
      </w:pPr>
      <w:r>
        <w:rPr>
          <w:rFonts w:ascii="Arial" w:hAnsi="Arial"/>
        </w:rPr>
        <w:t xml:space="preserve">Фасилитатор </w:t>
      </w:r>
      <w:r w:rsidR="00952B0F">
        <w:rPr>
          <w:rFonts w:ascii="Arial" w:hAnsi="Arial"/>
        </w:rPr>
        <w:t>раздает</w:t>
      </w:r>
      <w:r>
        <w:rPr>
          <w:rFonts w:ascii="Arial" w:hAnsi="Arial"/>
        </w:rPr>
        <w:t xml:space="preserve"> участникам вопросы с несколькими вариантами ответов и </w:t>
      </w:r>
      <w:r w:rsidR="00952B0F">
        <w:rPr>
          <w:rFonts w:ascii="Arial" w:hAnsi="Arial"/>
        </w:rPr>
        <w:t>предоставляет</w:t>
      </w:r>
      <w:r>
        <w:rPr>
          <w:rFonts w:ascii="Arial" w:hAnsi="Arial"/>
        </w:rPr>
        <w:t xml:space="preserve"> им время </w:t>
      </w:r>
      <w:r w:rsidR="00952B0F">
        <w:rPr>
          <w:rFonts w:ascii="Arial" w:hAnsi="Arial"/>
        </w:rPr>
        <w:t>для прочтения и обдумывания</w:t>
      </w:r>
      <w:r>
        <w:rPr>
          <w:rFonts w:ascii="Arial" w:hAnsi="Arial"/>
        </w:rPr>
        <w:t xml:space="preserve">. Вопросы можно выдать либо индивидуально каждому, либо распределить на группы. Затем фасилитатор организует обсуждение всех ответов </w:t>
      </w:r>
      <w:r w:rsidR="003A2B56">
        <w:rPr>
          <w:rFonts w:ascii="Arial" w:hAnsi="Arial"/>
        </w:rPr>
        <w:t xml:space="preserve">в </w:t>
      </w:r>
      <w:r>
        <w:rPr>
          <w:rFonts w:ascii="Arial" w:hAnsi="Arial"/>
        </w:rPr>
        <w:t>каждой конкретно</w:t>
      </w:r>
      <w:r w:rsidR="003A2B56">
        <w:rPr>
          <w:rFonts w:ascii="Arial" w:hAnsi="Arial"/>
        </w:rPr>
        <w:t>й группе</w:t>
      </w:r>
      <w:r>
        <w:rPr>
          <w:rFonts w:ascii="Arial" w:hAnsi="Arial"/>
        </w:rPr>
        <w:t xml:space="preserve">, а участники должны обосновать свой выбор. Фасилитатор должен всячески стимулировать обсуждение ответов, выбранных участниками. В ходе этого упражнения у участников могут возникнуть вопросы по смежным темам. Фасилитатор должен поддерживать дискуссию, чтобы </w:t>
      </w:r>
      <w:r w:rsidR="00E40C87">
        <w:rPr>
          <w:rFonts w:ascii="Arial" w:hAnsi="Arial"/>
        </w:rPr>
        <w:t>определить</w:t>
      </w:r>
      <w:r>
        <w:rPr>
          <w:rFonts w:ascii="Arial" w:hAnsi="Arial"/>
        </w:rPr>
        <w:t>, почему были даны такие ответы, а не прекращать обсуждение, указав на правильные и неправильные ответы.</w:t>
      </w:r>
    </w:p>
    <w:p w14:paraId="0C863249" w14:textId="77777777" w:rsidR="007C641B" w:rsidRPr="009A0C44" w:rsidRDefault="007C641B">
      <w:pPr>
        <w:tabs>
          <w:tab w:val="left" w:pos="720"/>
        </w:tabs>
        <w:rPr>
          <w:rFonts w:ascii="Arial" w:hAnsi="Arial" w:cs="Arial"/>
          <w:bCs/>
          <w:color w:val="1F497D" w:themeColor="text2"/>
        </w:rPr>
      </w:pPr>
    </w:p>
    <w:p w14:paraId="1343DDE2" w14:textId="77777777" w:rsidR="00235688" w:rsidRPr="009A0C44" w:rsidRDefault="005B4828">
      <w:pPr>
        <w:pStyle w:val="ListParagraph"/>
        <w:tabs>
          <w:tab w:val="left" w:pos="720"/>
        </w:tabs>
        <w:ind w:left="0"/>
        <w:rPr>
          <w:rFonts w:ascii="Arial" w:hAnsi="Arial" w:cs="Arial"/>
          <w:b/>
          <w:bCs/>
          <w:color w:val="1F497D" w:themeColor="text2"/>
          <w:u w:val="single"/>
        </w:rPr>
      </w:pPr>
      <w:r>
        <w:rPr>
          <w:rFonts w:ascii="Arial" w:hAnsi="Arial"/>
          <w:b/>
          <w:color w:val="1F497D" w:themeColor="text2"/>
          <w:u w:val="single"/>
        </w:rPr>
        <w:t>Необходимое время</w:t>
      </w:r>
    </w:p>
    <w:p w14:paraId="2DA3E5E5" w14:textId="77777777" w:rsidR="007C641B" w:rsidRPr="009A0C44" w:rsidRDefault="007C641B" w:rsidP="00DA00C1">
      <w:pPr>
        <w:rPr>
          <w:rFonts w:ascii="Arial" w:hAnsi="Arial" w:cs="Arial"/>
          <w:b/>
          <w:color w:val="1F497D" w:themeColor="text2"/>
        </w:rPr>
      </w:pPr>
    </w:p>
    <w:p w14:paraId="03B73DEA" w14:textId="77777777" w:rsidR="0002560A" w:rsidRPr="009A0C44" w:rsidRDefault="0002560A" w:rsidP="00DA00C1">
      <w:pPr>
        <w:rPr>
          <w:rFonts w:ascii="Arial" w:hAnsi="Arial" w:cs="Arial"/>
        </w:rPr>
      </w:pPr>
      <w:r>
        <w:rPr>
          <w:rFonts w:ascii="Arial" w:hAnsi="Arial"/>
        </w:rPr>
        <w:t>30 минут</w:t>
      </w:r>
    </w:p>
    <w:p w14:paraId="27CEE492" w14:textId="77777777" w:rsidR="0002560A" w:rsidRPr="009A0C44" w:rsidRDefault="0002560A" w:rsidP="00DA00C1">
      <w:pPr>
        <w:rPr>
          <w:rFonts w:ascii="Arial" w:hAnsi="Arial" w:cs="Arial"/>
        </w:rPr>
      </w:pPr>
    </w:p>
    <w:p w14:paraId="47236F1C" w14:textId="77777777" w:rsidR="0002560A" w:rsidRPr="009A0C44" w:rsidRDefault="0002560A" w:rsidP="00DA00C1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>Объяснение условий задания (5 мин.)</w:t>
      </w:r>
    </w:p>
    <w:p w14:paraId="356A563F" w14:textId="72168882" w:rsidR="0002560A" w:rsidRPr="009A0C44" w:rsidRDefault="00E40C87" w:rsidP="00DA00C1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>Подготовка ответов на м</w:t>
      </w:r>
      <w:r w:rsidR="00DE0B62">
        <w:rPr>
          <w:rFonts w:ascii="Arial" w:hAnsi="Arial"/>
        </w:rPr>
        <w:t>ноговариантные вопросы</w:t>
      </w:r>
      <w:r>
        <w:rPr>
          <w:rFonts w:ascii="Arial" w:hAnsi="Arial"/>
        </w:rPr>
        <w:t>,</w:t>
      </w:r>
      <w:r w:rsidR="00DE0B62">
        <w:rPr>
          <w:rFonts w:ascii="Arial" w:hAnsi="Arial"/>
        </w:rPr>
        <w:t xml:space="preserve"> </w:t>
      </w:r>
      <w:r>
        <w:rPr>
          <w:rFonts w:ascii="Arial" w:hAnsi="Arial"/>
        </w:rPr>
        <w:t>каждый участник</w:t>
      </w:r>
      <w:r w:rsidR="00DE0B62">
        <w:rPr>
          <w:rFonts w:ascii="Arial" w:hAnsi="Arial"/>
        </w:rPr>
        <w:t xml:space="preserve"> или по группам (10 мин.)</w:t>
      </w:r>
    </w:p>
    <w:p w14:paraId="4B7B76E4" w14:textId="77777777" w:rsidR="00DE0B62" w:rsidRPr="009A0C44" w:rsidRDefault="00DE0B62" w:rsidP="00DA00C1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/>
        </w:rPr>
        <w:t>Обсуждение (15 мин.)</w:t>
      </w:r>
    </w:p>
    <w:p w14:paraId="5A8CF805" w14:textId="77777777" w:rsidR="0002560A" w:rsidRPr="009A0C44" w:rsidRDefault="0002560A" w:rsidP="00DA00C1">
      <w:pPr>
        <w:rPr>
          <w:rFonts w:ascii="Arial" w:hAnsi="Arial" w:cs="Arial"/>
          <w:b/>
        </w:rPr>
      </w:pPr>
    </w:p>
    <w:p w14:paraId="6D13C6EF" w14:textId="77777777" w:rsidR="00DE0B62" w:rsidRPr="009A0C44" w:rsidRDefault="00DE0B62" w:rsidP="00B11522">
      <w:pPr>
        <w:pStyle w:val="ListParagraph"/>
        <w:tabs>
          <w:tab w:val="left" w:pos="720"/>
        </w:tabs>
        <w:ind w:left="0"/>
        <w:rPr>
          <w:rFonts w:ascii="Arial" w:hAnsi="Arial" w:cs="Arial"/>
          <w:b/>
          <w:bCs/>
          <w:color w:val="1F497D" w:themeColor="text2"/>
          <w:u w:val="single"/>
        </w:rPr>
      </w:pPr>
      <w:r>
        <w:rPr>
          <w:rFonts w:ascii="Arial" w:hAnsi="Arial"/>
          <w:b/>
          <w:color w:val="1F497D" w:themeColor="text2"/>
          <w:u w:val="single"/>
        </w:rPr>
        <w:t>Упражнение</w:t>
      </w:r>
    </w:p>
    <w:p w14:paraId="2AC3A6FA" w14:textId="77777777" w:rsidR="00DE0B62" w:rsidRPr="009A0C44" w:rsidRDefault="00DE0B62" w:rsidP="00DA00C1">
      <w:pPr>
        <w:rPr>
          <w:rFonts w:ascii="Arial" w:hAnsi="Arial" w:cs="Arial"/>
          <w:b/>
        </w:rPr>
      </w:pPr>
    </w:p>
    <w:p w14:paraId="2EE98AE1" w14:textId="1C76D465" w:rsidR="007C641B" w:rsidRPr="009A0C44" w:rsidRDefault="007C641B" w:rsidP="00DA00C1">
      <w:pPr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Вути - 5-летний мальчик, который передвигается в инвалидной коляске. Он хочет учиться в местной начальной школе, но уроки проводятся в 2-этажном здании, а лестница многоступенчатая. Родители Вути идут в школу, чтобы обсудить, какие у него </w:t>
      </w:r>
      <w:r w:rsidR="007F7541">
        <w:rPr>
          <w:rFonts w:ascii="Arial" w:hAnsi="Arial"/>
          <w:b/>
        </w:rPr>
        <w:t>имеются возможности</w:t>
      </w:r>
      <w:r>
        <w:rPr>
          <w:rFonts w:ascii="Arial" w:hAnsi="Arial"/>
          <w:b/>
        </w:rPr>
        <w:t>. Какое решение вы считаете наилучшим для Вути?</w:t>
      </w:r>
    </w:p>
    <w:p w14:paraId="5081AD35" w14:textId="77777777" w:rsidR="007C641B" w:rsidRPr="009A0C44" w:rsidRDefault="007C641B" w:rsidP="00DA00C1">
      <w:pPr>
        <w:ind w:left="720"/>
        <w:rPr>
          <w:rFonts w:ascii="Arial" w:hAnsi="Arial" w:cs="Arial"/>
          <w:b/>
        </w:rPr>
      </w:pPr>
    </w:p>
    <w:p w14:paraId="19DEB16F" w14:textId="77777777" w:rsidR="007C641B" w:rsidRPr="009A0C44" w:rsidRDefault="007C641B" w:rsidP="00B11522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/>
        </w:rPr>
        <w:t>Класс, в котором Вути хочет учиться, должен располагаться на первом этаже школы, и тогда он сможет ее посещать.</w:t>
      </w:r>
    </w:p>
    <w:p w14:paraId="0F49A760" w14:textId="77777777" w:rsidR="00DA00C1" w:rsidRPr="007275D0" w:rsidRDefault="007C641B" w:rsidP="007275D0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/>
        </w:rPr>
        <w:lastRenderedPageBreak/>
        <w:t>Родители Вути должны организовать для него обучение на дому: школа не обязана что-то менять ради одного ученика.</w:t>
      </w:r>
    </w:p>
    <w:p w14:paraId="17A6BC42" w14:textId="4F9FB8F0" w:rsidR="007C641B" w:rsidRPr="009A0C44" w:rsidRDefault="007C641B" w:rsidP="00B11522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/>
        </w:rPr>
        <w:t xml:space="preserve">Вути должен получать образование в частной </w:t>
      </w:r>
      <w:r w:rsidR="007F7541">
        <w:rPr>
          <w:rFonts w:ascii="Arial" w:hAnsi="Arial"/>
        </w:rPr>
        <w:t xml:space="preserve">школе, созданной специально для </w:t>
      </w:r>
      <w:r>
        <w:rPr>
          <w:rFonts w:ascii="Arial" w:hAnsi="Arial"/>
        </w:rPr>
        <w:t xml:space="preserve">таких же </w:t>
      </w:r>
      <w:r w:rsidR="007F7541">
        <w:rPr>
          <w:rFonts w:ascii="Arial" w:hAnsi="Arial"/>
        </w:rPr>
        <w:t xml:space="preserve">как он </w:t>
      </w:r>
      <w:r>
        <w:rPr>
          <w:rFonts w:ascii="Arial" w:hAnsi="Arial"/>
        </w:rPr>
        <w:t>детей-инвалидов.</w:t>
      </w:r>
    </w:p>
    <w:p w14:paraId="7290F429" w14:textId="48CAB46F" w:rsidR="007C641B" w:rsidRPr="009A0C44" w:rsidRDefault="007C641B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/>
        </w:rPr>
        <w:t>Школа должна создать зоны доступа для лиц, передвигающихся в инвалидных колясках (пандусы, подъемники), чтобы обеспечить доступ</w:t>
      </w:r>
      <w:r w:rsidR="008672CC">
        <w:rPr>
          <w:rFonts w:ascii="Arial" w:hAnsi="Arial"/>
        </w:rPr>
        <w:t>ность в здании</w:t>
      </w:r>
      <w:r>
        <w:rPr>
          <w:rFonts w:ascii="Arial" w:hAnsi="Arial"/>
        </w:rPr>
        <w:t xml:space="preserve"> всем </w:t>
      </w:r>
      <w:ins w:id="2" w:author="Janina Arsenjeva" w:date="2015-09-29T16:23:00Z">
        <w:r w:rsidR="00175157">
          <w:rPr>
            <w:rFonts w:ascii="Arial" w:hAnsi="Arial"/>
          </w:rPr>
          <w:t>людям с инвалидностью</w:t>
        </w:r>
      </w:ins>
      <w:del w:id="3" w:author="Janina Arsenjeva" w:date="2015-09-29T16:23:00Z">
        <w:r w:rsidDel="00175157">
          <w:rPr>
            <w:rFonts w:ascii="Arial" w:hAnsi="Arial"/>
          </w:rPr>
          <w:delText>инвалидам</w:delText>
        </w:r>
      </w:del>
      <w:r>
        <w:rPr>
          <w:rFonts w:ascii="Arial" w:hAnsi="Arial"/>
        </w:rPr>
        <w:t>, в том числе и учащимся, и учителям.</w:t>
      </w:r>
    </w:p>
    <w:p w14:paraId="3DF3ADF9" w14:textId="58CFEF19" w:rsidR="007C641B" w:rsidRPr="009A0C44" w:rsidRDefault="0002560A">
      <w:pPr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У Марии, 32-летней женщины, двое детей: Луис (5 лет) и София (3 года). Мария глухая и частично слепая. Она хочет сходить с детьми на рынок, который находится недалеко от их деревни. Она сама уже много раз бывала на этом рынке. Он расположен </w:t>
      </w:r>
      <w:r w:rsidR="004E2154">
        <w:rPr>
          <w:rFonts w:ascii="Arial" w:hAnsi="Arial"/>
          <w:b/>
        </w:rPr>
        <w:t xml:space="preserve">в 10 </w:t>
      </w:r>
      <w:r>
        <w:rPr>
          <w:rFonts w:ascii="Arial" w:hAnsi="Arial"/>
          <w:b/>
        </w:rPr>
        <w:t>минут</w:t>
      </w:r>
      <w:r w:rsidR="004E2154">
        <w:rPr>
          <w:rFonts w:ascii="Arial" w:hAnsi="Arial"/>
          <w:b/>
        </w:rPr>
        <w:t>ах</w:t>
      </w:r>
      <w:r>
        <w:rPr>
          <w:rFonts w:ascii="Arial" w:hAnsi="Arial"/>
          <w:b/>
        </w:rPr>
        <w:t xml:space="preserve"> ходьбы</w:t>
      </w:r>
      <w:r w:rsidR="004E2154">
        <w:rPr>
          <w:rFonts w:ascii="Arial" w:hAnsi="Arial"/>
          <w:b/>
        </w:rPr>
        <w:t>, но</w:t>
      </w:r>
      <w:r>
        <w:rPr>
          <w:rFonts w:ascii="Arial" w:hAnsi="Arial"/>
          <w:b/>
        </w:rPr>
        <w:t xml:space="preserve"> по дороге с интенсивным движением. Как вы посоветуете ей поступить?</w:t>
      </w:r>
    </w:p>
    <w:p w14:paraId="486604A5" w14:textId="77777777" w:rsidR="007C641B" w:rsidRPr="009A0C44" w:rsidRDefault="007C641B">
      <w:pPr>
        <w:ind w:left="720"/>
        <w:rPr>
          <w:rFonts w:ascii="Arial" w:hAnsi="Arial" w:cs="Arial"/>
          <w:b/>
        </w:rPr>
      </w:pPr>
    </w:p>
    <w:p w14:paraId="0CCD09F5" w14:textId="6E4DE7A9" w:rsidR="007C641B" w:rsidRPr="009A0C44" w:rsidRDefault="00B41F9E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/>
        </w:rPr>
        <w:t>Мария не должна идти на рынок с детьми: на дороге плотное движение, и брать детей с собой слишком опасно</w:t>
      </w:r>
      <w:r w:rsidR="008672CC">
        <w:rPr>
          <w:rFonts w:ascii="Arial" w:hAnsi="Arial"/>
        </w:rPr>
        <w:t>,</w:t>
      </w:r>
      <w:r>
        <w:rPr>
          <w:rFonts w:ascii="Arial" w:hAnsi="Arial"/>
        </w:rPr>
        <w:t xml:space="preserve"> </w:t>
      </w:r>
      <w:r w:rsidR="008672CC">
        <w:rPr>
          <w:rFonts w:ascii="Arial" w:hAnsi="Arial"/>
        </w:rPr>
        <w:t>особенно таким</w:t>
      </w:r>
      <w:r>
        <w:rPr>
          <w:rFonts w:ascii="Arial" w:hAnsi="Arial"/>
        </w:rPr>
        <w:t xml:space="preserve"> как Мария люд</w:t>
      </w:r>
      <w:r w:rsidR="008672CC">
        <w:rPr>
          <w:rFonts w:ascii="Arial" w:hAnsi="Arial"/>
        </w:rPr>
        <w:t>ям</w:t>
      </w:r>
      <w:r>
        <w:rPr>
          <w:rFonts w:ascii="Arial" w:hAnsi="Arial"/>
        </w:rPr>
        <w:t xml:space="preserve"> с </w:t>
      </w:r>
      <w:del w:id="4" w:author="Janina Arsenjeva" w:date="2015-09-29T16:24:00Z">
        <w:r w:rsidDel="00175157">
          <w:rPr>
            <w:rFonts w:ascii="Arial" w:hAnsi="Arial"/>
          </w:rPr>
          <w:delText>ограниченными возможностями</w:delText>
        </w:r>
      </w:del>
      <w:ins w:id="5" w:author="Janina Arsenjeva" w:date="2015-09-29T16:24:00Z">
        <w:r w:rsidR="00175157">
          <w:rPr>
            <w:rFonts w:ascii="Arial" w:hAnsi="Arial"/>
          </w:rPr>
          <w:t>инвалидностью</w:t>
        </w:r>
      </w:ins>
      <w:bookmarkStart w:id="6" w:name="_GoBack"/>
      <w:bookmarkEnd w:id="6"/>
      <w:r>
        <w:rPr>
          <w:rFonts w:ascii="Arial" w:hAnsi="Arial"/>
        </w:rPr>
        <w:t>.</w:t>
      </w:r>
    </w:p>
    <w:p w14:paraId="3103B194" w14:textId="0C8EE24C" w:rsidR="007C641B" w:rsidRPr="009A0C44" w:rsidRDefault="00B41F9E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/>
        </w:rPr>
        <w:t>Мари</w:t>
      </w:r>
      <w:r w:rsidR="004E2154">
        <w:rPr>
          <w:rFonts w:ascii="Arial" w:hAnsi="Arial"/>
        </w:rPr>
        <w:t>я может пойти на рынок с детьми</w:t>
      </w:r>
      <w:r>
        <w:rPr>
          <w:rFonts w:ascii="Arial" w:hAnsi="Arial"/>
        </w:rPr>
        <w:t xml:space="preserve"> при условии, что она пригласит сопровождающего: опасен не только путь, но и </w:t>
      </w:r>
      <w:r w:rsidR="008672CC">
        <w:rPr>
          <w:rFonts w:ascii="Arial" w:hAnsi="Arial"/>
        </w:rPr>
        <w:t>поскольку</w:t>
      </w:r>
      <w:r>
        <w:rPr>
          <w:rFonts w:ascii="Arial" w:hAnsi="Arial"/>
        </w:rPr>
        <w:t xml:space="preserve"> она там будет одна, то торговцы, обнаружив ее инвалидность, возможно, не захотят ее обслуживать. </w:t>
      </w:r>
    </w:p>
    <w:p w14:paraId="75C04FBB" w14:textId="77777777" w:rsidR="007C641B" w:rsidRPr="009A0C44" w:rsidRDefault="00B41F9E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/>
        </w:rPr>
        <w:t>Если Мария не боится отправиться на рынок, то она вместе с детьми вполне может пойти туда: Мария сама вправе решать, как поступать.</w:t>
      </w:r>
    </w:p>
    <w:p w14:paraId="6DBFB862" w14:textId="684175BC" w:rsidR="007C641B" w:rsidRPr="009A0C44" w:rsidRDefault="00B41F9E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</w:rPr>
      </w:pPr>
      <w:r>
        <w:rPr>
          <w:rFonts w:ascii="Arial" w:hAnsi="Arial"/>
        </w:rPr>
        <w:t xml:space="preserve">Мария должна нанять моторикшу, и </w:t>
      </w:r>
      <w:r w:rsidR="004E2154">
        <w:rPr>
          <w:rFonts w:ascii="Arial" w:hAnsi="Arial"/>
        </w:rPr>
        <w:t>водитель</w:t>
      </w:r>
      <w:r>
        <w:rPr>
          <w:rFonts w:ascii="Arial" w:hAnsi="Arial"/>
        </w:rPr>
        <w:t xml:space="preserve"> обязан будет их </w:t>
      </w:r>
      <w:r w:rsidR="004E2154">
        <w:rPr>
          <w:rFonts w:ascii="Arial" w:hAnsi="Arial"/>
        </w:rPr>
        <w:t>подо</w:t>
      </w:r>
      <w:r>
        <w:rPr>
          <w:rFonts w:ascii="Arial" w:hAnsi="Arial"/>
        </w:rPr>
        <w:t>ждать</w:t>
      </w:r>
      <w:r w:rsidR="004E2154">
        <w:rPr>
          <w:rFonts w:ascii="Arial" w:hAnsi="Arial"/>
        </w:rPr>
        <w:t xml:space="preserve"> на рынке</w:t>
      </w:r>
      <w:r>
        <w:rPr>
          <w:rFonts w:ascii="Arial" w:hAnsi="Arial"/>
        </w:rPr>
        <w:t>.</w:t>
      </w:r>
    </w:p>
    <w:p w14:paraId="6F1186C1" w14:textId="2B79FD83" w:rsidR="007C641B" w:rsidRPr="009A0C44" w:rsidRDefault="0002560A">
      <w:pPr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/>
          <w:b/>
        </w:rPr>
        <w:t>Ахмету, 55-летнему мужчине, был поставлен диагн</w:t>
      </w:r>
      <w:r w:rsidR="003871D9">
        <w:rPr>
          <w:rFonts w:ascii="Arial" w:hAnsi="Arial"/>
          <w:b/>
        </w:rPr>
        <w:t>оз психического заболевания. Эта</w:t>
      </w:r>
      <w:r>
        <w:rPr>
          <w:rFonts w:ascii="Arial" w:hAnsi="Arial"/>
          <w:b/>
        </w:rPr>
        <w:t xml:space="preserve"> болезнь вызывает в нем перепады настроения, и иногда он ведет себя эксцентрично. Однако он принимает соответствующие лекарства, и они существенно улучшили его состояние. Он только что закончил курс профессиональной подготовки механиков. Недавно на автозаправочной станции появилось объявление о приеме на работу механика, и он хотел бы устроится на эту должность. Следует ли менеджеру этой АЗС рассмотреть его заявление?</w:t>
      </w:r>
    </w:p>
    <w:p w14:paraId="0E6B7D66" w14:textId="77777777" w:rsidR="007C641B" w:rsidRPr="009A0C44" w:rsidRDefault="007C641B">
      <w:pPr>
        <w:rPr>
          <w:rFonts w:ascii="Arial" w:hAnsi="Arial" w:cs="Arial"/>
          <w:b/>
        </w:rPr>
      </w:pPr>
    </w:p>
    <w:p w14:paraId="4CB65918" w14:textId="77777777" w:rsidR="007C641B" w:rsidRPr="009A0C44" w:rsidRDefault="007C641B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/>
        </w:rPr>
        <w:t>Нет. Ахмет психически нездоров, и ему нельзя доверять выполнение таких обязанностей. Менеджеру лучше не обращать внимания на его заявление.</w:t>
      </w:r>
    </w:p>
    <w:p w14:paraId="0A84B98D" w14:textId="26957AF2" w:rsidR="007C641B" w:rsidRPr="009A0C44" w:rsidRDefault="007C641B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/>
        </w:rPr>
        <w:t xml:space="preserve">Нет. Заболевание Ахмета может оказаться опасным для работы в качестве механика: перемены настроения способны выразиться в непредсказуемых поступках, и он </w:t>
      </w:r>
      <w:r w:rsidR="004E0B6C">
        <w:rPr>
          <w:rFonts w:ascii="Arial" w:hAnsi="Arial"/>
        </w:rPr>
        <w:t>может</w:t>
      </w:r>
      <w:r>
        <w:rPr>
          <w:rFonts w:ascii="Arial" w:hAnsi="Arial"/>
        </w:rPr>
        <w:t xml:space="preserve"> травмировать не только себя, но и других людей.</w:t>
      </w:r>
    </w:p>
    <w:p w14:paraId="20CF02CF" w14:textId="77777777" w:rsidR="007C641B" w:rsidRPr="009A0C44" w:rsidRDefault="007C641B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/>
        </w:rPr>
        <w:t>Да. Ахмет лечится от своего заболевания, и у менеджера нет никаких оснований полагать, что Ахмет не справится с обязанностями механика: несправедливо столь предвзято относиться к его заявлению, думая иначе.</w:t>
      </w:r>
    </w:p>
    <w:p w14:paraId="40AB7599" w14:textId="77777777" w:rsidR="0002560A" w:rsidRPr="009A0C44" w:rsidRDefault="0002560A" w:rsidP="00DA00C1">
      <w:pPr>
        <w:ind w:left="720"/>
        <w:rPr>
          <w:rFonts w:ascii="Arial" w:hAnsi="Arial" w:cs="Arial"/>
        </w:rPr>
      </w:pPr>
    </w:p>
    <w:sectPr w:rsidR="0002560A" w:rsidRPr="009A0C44" w:rsidSect="009816E4"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8C23E" w14:textId="77777777" w:rsidR="00721633" w:rsidRDefault="00721633">
      <w:r>
        <w:separator/>
      </w:r>
    </w:p>
  </w:endnote>
  <w:endnote w:type="continuationSeparator" w:id="0">
    <w:p w14:paraId="52350745" w14:textId="77777777" w:rsidR="00721633" w:rsidRDefault="0072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82626" w14:textId="77777777" w:rsidR="008672CC" w:rsidRDefault="008672CC" w:rsidP="00895B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9C56E0" w14:textId="77777777" w:rsidR="008672CC" w:rsidRDefault="008672CC" w:rsidP="005526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37279" w14:textId="77777777" w:rsidR="008672CC" w:rsidRPr="005526DF" w:rsidRDefault="008672CC" w:rsidP="00895B6A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526DF">
      <w:rPr>
        <w:rStyle w:val="PageNumber"/>
        <w:rFonts w:ascii="Arial" w:hAnsi="Arial" w:cs="Arial"/>
      </w:rPr>
      <w:fldChar w:fldCharType="begin"/>
    </w:r>
    <w:r w:rsidRPr="005526DF">
      <w:rPr>
        <w:rStyle w:val="PageNumber"/>
        <w:rFonts w:ascii="Arial" w:hAnsi="Arial" w:cs="Arial"/>
      </w:rPr>
      <w:instrText xml:space="preserve">PAGE  </w:instrText>
    </w:r>
    <w:r w:rsidRPr="005526DF">
      <w:rPr>
        <w:rStyle w:val="PageNumber"/>
        <w:rFonts w:ascii="Arial" w:hAnsi="Arial" w:cs="Arial"/>
      </w:rPr>
      <w:fldChar w:fldCharType="separate"/>
    </w:r>
    <w:r w:rsidR="00175157">
      <w:rPr>
        <w:rStyle w:val="PageNumber"/>
        <w:rFonts w:ascii="Arial" w:hAnsi="Arial" w:cs="Arial"/>
        <w:noProof/>
      </w:rPr>
      <w:t>2</w:t>
    </w:r>
    <w:r w:rsidRPr="005526DF">
      <w:rPr>
        <w:rStyle w:val="PageNumber"/>
        <w:rFonts w:ascii="Arial" w:hAnsi="Arial" w:cs="Arial"/>
      </w:rPr>
      <w:fldChar w:fldCharType="end"/>
    </w:r>
  </w:p>
  <w:p w14:paraId="443B4C52" w14:textId="77777777" w:rsidR="008672CC" w:rsidRPr="00DA00C1" w:rsidRDefault="008672CC" w:rsidP="006126C0">
    <w:pPr>
      <w:pStyle w:val="Footer"/>
      <w:ind w:right="360"/>
      <w:rPr>
        <w:rFonts w:ascii="Arial" w:hAnsi="Arial" w:cs="Arial"/>
        <w:b/>
        <w:color w:val="4F81BD"/>
        <w:sz w:val="20"/>
        <w:szCs w:val="20"/>
      </w:rPr>
    </w:pPr>
    <w:r>
      <w:rPr>
        <w:rFonts w:ascii="Arial" w:hAnsi="Arial"/>
        <w:b/>
        <w:color w:val="4F81BD"/>
        <w:sz w:val="20"/>
      </w:rPr>
      <w:t>© 2012 Организация Объединенных Наций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B336E" w14:textId="77777777" w:rsidR="00721633" w:rsidRDefault="00721633">
      <w:r>
        <w:separator/>
      </w:r>
    </w:p>
  </w:footnote>
  <w:footnote w:type="continuationSeparator" w:id="0">
    <w:p w14:paraId="25689867" w14:textId="77777777" w:rsidR="00721633" w:rsidRDefault="007216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53DA6" w14:textId="77777777" w:rsidR="008672CC" w:rsidRPr="00E0544F" w:rsidRDefault="008672CC" w:rsidP="004248CB">
    <w:pPr>
      <w:pStyle w:val="Header"/>
      <w:tabs>
        <w:tab w:val="clear" w:pos="4320"/>
        <w:tab w:val="clear" w:pos="8640"/>
        <w:tab w:val="right" w:pos="10800"/>
      </w:tabs>
      <w:rPr>
        <w:rFonts w:ascii="Calibri" w:hAnsi="Calibri"/>
        <w:i/>
        <w:iCs/>
        <w:sz w:val="20"/>
        <w:szCs w:val="20"/>
      </w:rPr>
    </w:pPr>
    <w:r>
      <w:rPr>
        <w:rFonts w:ascii="Arial" w:hAnsi="Arial"/>
        <w:sz w:val="20"/>
      </w:rPr>
      <w:t>Модуль 1</w:t>
    </w:r>
    <w:r>
      <w:tab/>
    </w:r>
    <w:r>
      <w:rPr>
        <w:rFonts w:ascii="Arial" w:hAnsi="Arial"/>
        <w:sz w:val="20"/>
      </w:rPr>
      <w:t>Конвенция о правах инвалидов: учебный курс</w:t>
    </w:r>
    <w:r>
      <w:rPr>
        <w:rFonts w:ascii="Calibri" w:hAnsi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EFA"/>
    <w:multiLevelType w:val="hybridMultilevel"/>
    <w:tmpl w:val="6B284A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5F6925"/>
    <w:multiLevelType w:val="hybridMultilevel"/>
    <w:tmpl w:val="41CCBDEE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98267E"/>
    <w:multiLevelType w:val="hybridMultilevel"/>
    <w:tmpl w:val="ECDA1D1A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9470AA"/>
    <w:multiLevelType w:val="hybridMultilevel"/>
    <w:tmpl w:val="C22A52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686E62"/>
    <w:multiLevelType w:val="hybridMultilevel"/>
    <w:tmpl w:val="F0FA301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765AA"/>
    <w:multiLevelType w:val="hybridMultilevel"/>
    <w:tmpl w:val="0AAE2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6B53AC"/>
    <w:multiLevelType w:val="hybridMultilevel"/>
    <w:tmpl w:val="D4F8C082"/>
    <w:lvl w:ilvl="0" w:tplc="F0847BF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21A77"/>
    <w:multiLevelType w:val="hybridMultilevel"/>
    <w:tmpl w:val="738C3EE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7F677952"/>
    <w:multiLevelType w:val="hybridMultilevel"/>
    <w:tmpl w:val="AC328B8A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7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ina Arsenjeva">
    <w15:presenceInfo w15:providerId="Windows Live" w15:userId="7cf243e6a78fbf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22250"/>
    <w:rsid w:val="0002316C"/>
    <w:rsid w:val="00024964"/>
    <w:rsid w:val="0002527E"/>
    <w:rsid w:val="0002560A"/>
    <w:rsid w:val="00055C84"/>
    <w:rsid w:val="00057C1E"/>
    <w:rsid w:val="00081EE2"/>
    <w:rsid w:val="00086549"/>
    <w:rsid w:val="00094713"/>
    <w:rsid w:val="00094872"/>
    <w:rsid w:val="000A0B75"/>
    <w:rsid w:val="000A1057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200B"/>
    <w:rsid w:val="00120883"/>
    <w:rsid w:val="00127CB0"/>
    <w:rsid w:val="00130DAD"/>
    <w:rsid w:val="00133CA1"/>
    <w:rsid w:val="0014409C"/>
    <w:rsid w:val="0016135F"/>
    <w:rsid w:val="00175157"/>
    <w:rsid w:val="001751C9"/>
    <w:rsid w:val="00186BCB"/>
    <w:rsid w:val="0018795A"/>
    <w:rsid w:val="00193191"/>
    <w:rsid w:val="001A1C04"/>
    <w:rsid w:val="001A3A76"/>
    <w:rsid w:val="001A7DB4"/>
    <w:rsid w:val="001B5212"/>
    <w:rsid w:val="001B7CFB"/>
    <w:rsid w:val="001D0F8F"/>
    <w:rsid w:val="001D747D"/>
    <w:rsid w:val="001E73C9"/>
    <w:rsid w:val="002057E8"/>
    <w:rsid w:val="002106EA"/>
    <w:rsid w:val="002320AB"/>
    <w:rsid w:val="00235688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840BC"/>
    <w:rsid w:val="00287A03"/>
    <w:rsid w:val="0029046C"/>
    <w:rsid w:val="002931BB"/>
    <w:rsid w:val="002A09B8"/>
    <w:rsid w:val="002A6377"/>
    <w:rsid w:val="002B0149"/>
    <w:rsid w:val="002B3196"/>
    <w:rsid w:val="002B717D"/>
    <w:rsid w:val="002C2991"/>
    <w:rsid w:val="002C2EF4"/>
    <w:rsid w:val="002C7E30"/>
    <w:rsid w:val="002E165F"/>
    <w:rsid w:val="002F0C46"/>
    <w:rsid w:val="002F6C94"/>
    <w:rsid w:val="002F79AD"/>
    <w:rsid w:val="00302DAD"/>
    <w:rsid w:val="00317326"/>
    <w:rsid w:val="00320BC1"/>
    <w:rsid w:val="00332073"/>
    <w:rsid w:val="00336311"/>
    <w:rsid w:val="00347CF5"/>
    <w:rsid w:val="0035600C"/>
    <w:rsid w:val="00356C3D"/>
    <w:rsid w:val="0036253A"/>
    <w:rsid w:val="003640D1"/>
    <w:rsid w:val="00373776"/>
    <w:rsid w:val="003871D9"/>
    <w:rsid w:val="003919F5"/>
    <w:rsid w:val="00394508"/>
    <w:rsid w:val="003A1DA1"/>
    <w:rsid w:val="003A2B56"/>
    <w:rsid w:val="003A66DA"/>
    <w:rsid w:val="003B2611"/>
    <w:rsid w:val="003C3362"/>
    <w:rsid w:val="003C5BA5"/>
    <w:rsid w:val="003C5D69"/>
    <w:rsid w:val="003C6810"/>
    <w:rsid w:val="003D0B7F"/>
    <w:rsid w:val="003D3D05"/>
    <w:rsid w:val="003D56B8"/>
    <w:rsid w:val="003D63F2"/>
    <w:rsid w:val="003D7054"/>
    <w:rsid w:val="003E39C8"/>
    <w:rsid w:val="003E482A"/>
    <w:rsid w:val="003F5FED"/>
    <w:rsid w:val="003F7A4B"/>
    <w:rsid w:val="003F7DAE"/>
    <w:rsid w:val="00401CA6"/>
    <w:rsid w:val="00406A81"/>
    <w:rsid w:val="00413D74"/>
    <w:rsid w:val="004172A6"/>
    <w:rsid w:val="004248CB"/>
    <w:rsid w:val="00425821"/>
    <w:rsid w:val="0044056C"/>
    <w:rsid w:val="00442016"/>
    <w:rsid w:val="00442510"/>
    <w:rsid w:val="004434FA"/>
    <w:rsid w:val="0045411E"/>
    <w:rsid w:val="00467C83"/>
    <w:rsid w:val="004800D6"/>
    <w:rsid w:val="00481C9B"/>
    <w:rsid w:val="004831FD"/>
    <w:rsid w:val="00497057"/>
    <w:rsid w:val="00497C8F"/>
    <w:rsid w:val="004A1AF7"/>
    <w:rsid w:val="004A6F2B"/>
    <w:rsid w:val="004C602F"/>
    <w:rsid w:val="004D1D7F"/>
    <w:rsid w:val="004E0B6C"/>
    <w:rsid w:val="004E2154"/>
    <w:rsid w:val="004F006D"/>
    <w:rsid w:val="004F542D"/>
    <w:rsid w:val="005007D7"/>
    <w:rsid w:val="00504BD1"/>
    <w:rsid w:val="005148F4"/>
    <w:rsid w:val="005216CB"/>
    <w:rsid w:val="00531E04"/>
    <w:rsid w:val="00534E2B"/>
    <w:rsid w:val="0054024B"/>
    <w:rsid w:val="005526DF"/>
    <w:rsid w:val="005529C6"/>
    <w:rsid w:val="00554A04"/>
    <w:rsid w:val="00555CF7"/>
    <w:rsid w:val="0057291B"/>
    <w:rsid w:val="00584E77"/>
    <w:rsid w:val="005910DB"/>
    <w:rsid w:val="0059198E"/>
    <w:rsid w:val="00592C90"/>
    <w:rsid w:val="005955B2"/>
    <w:rsid w:val="005A128C"/>
    <w:rsid w:val="005A36CF"/>
    <w:rsid w:val="005A42AE"/>
    <w:rsid w:val="005A7521"/>
    <w:rsid w:val="005B4828"/>
    <w:rsid w:val="005C1D61"/>
    <w:rsid w:val="005C2832"/>
    <w:rsid w:val="005C2D50"/>
    <w:rsid w:val="005C332F"/>
    <w:rsid w:val="005C6BAA"/>
    <w:rsid w:val="005D0B1A"/>
    <w:rsid w:val="005D0F68"/>
    <w:rsid w:val="005D7FEB"/>
    <w:rsid w:val="006126C0"/>
    <w:rsid w:val="00623EA1"/>
    <w:rsid w:val="00642E23"/>
    <w:rsid w:val="006432C5"/>
    <w:rsid w:val="00646A99"/>
    <w:rsid w:val="00646F24"/>
    <w:rsid w:val="00647373"/>
    <w:rsid w:val="0065422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C6964"/>
    <w:rsid w:val="006D1CC6"/>
    <w:rsid w:val="006D6AA8"/>
    <w:rsid w:val="006D7AB7"/>
    <w:rsid w:val="006E46F0"/>
    <w:rsid w:val="006F5AEE"/>
    <w:rsid w:val="00700658"/>
    <w:rsid w:val="007039CF"/>
    <w:rsid w:val="00704CCD"/>
    <w:rsid w:val="007059B8"/>
    <w:rsid w:val="007117C5"/>
    <w:rsid w:val="00713354"/>
    <w:rsid w:val="00714E6D"/>
    <w:rsid w:val="00716B86"/>
    <w:rsid w:val="00721633"/>
    <w:rsid w:val="007275D0"/>
    <w:rsid w:val="007448F1"/>
    <w:rsid w:val="0075548F"/>
    <w:rsid w:val="007567B4"/>
    <w:rsid w:val="00771A78"/>
    <w:rsid w:val="00783106"/>
    <w:rsid w:val="007B00E0"/>
    <w:rsid w:val="007B472D"/>
    <w:rsid w:val="007C2536"/>
    <w:rsid w:val="007C641B"/>
    <w:rsid w:val="007C7B96"/>
    <w:rsid w:val="007D3D37"/>
    <w:rsid w:val="007D4AAC"/>
    <w:rsid w:val="007E0E18"/>
    <w:rsid w:val="007E4EF1"/>
    <w:rsid w:val="007E6059"/>
    <w:rsid w:val="007E7CAD"/>
    <w:rsid w:val="007F05EE"/>
    <w:rsid w:val="007F1AD9"/>
    <w:rsid w:val="007F4CEF"/>
    <w:rsid w:val="007F7541"/>
    <w:rsid w:val="00803651"/>
    <w:rsid w:val="008039AF"/>
    <w:rsid w:val="0080459A"/>
    <w:rsid w:val="00805916"/>
    <w:rsid w:val="00822E0A"/>
    <w:rsid w:val="00837961"/>
    <w:rsid w:val="00844FB6"/>
    <w:rsid w:val="00857E78"/>
    <w:rsid w:val="00864117"/>
    <w:rsid w:val="0086691A"/>
    <w:rsid w:val="008672CC"/>
    <w:rsid w:val="00876DC9"/>
    <w:rsid w:val="0088150F"/>
    <w:rsid w:val="008916BB"/>
    <w:rsid w:val="00895B6A"/>
    <w:rsid w:val="008B7B60"/>
    <w:rsid w:val="008B7C96"/>
    <w:rsid w:val="008C6CE1"/>
    <w:rsid w:val="008C7516"/>
    <w:rsid w:val="008D0133"/>
    <w:rsid w:val="008D1E09"/>
    <w:rsid w:val="008D576C"/>
    <w:rsid w:val="008E3B6C"/>
    <w:rsid w:val="008E5CA4"/>
    <w:rsid w:val="008E6CE0"/>
    <w:rsid w:val="008F52B6"/>
    <w:rsid w:val="00904F93"/>
    <w:rsid w:val="00905B19"/>
    <w:rsid w:val="00934FF9"/>
    <w:rsid w:val="009351FA"/>
    <w:rsid w:val="0093692E"/>
    <w:rsid w:val="00943FCA"/>
    <w:rsid w:val="00952B0F"/>
    <w:rsid w:val="00957CF4"/>
    <w:rsid w:val="00961655"/>
    <w:rsid w:val="009635C8"/>
    <w:rsid w:val="009710E2"/>
    <w:rsid w:val="009816E4"/>
    <w:rsid w:val="00981CB0"/>
    <w:rsid w:val="00986DAF"/>
    <w:rsid w:val="00991846"/>
    <w:rsid w:val="00996E5C"/>
    <w:rsid w:val="009A0C44"/>
    <w:rsid w:val="009B0017"/>
    <w:rsid w:val="009C3560"/>
    <w:rsid w:val="009C4239"/>
    <w:rsid w:val="009C4E47"/>
    <w:rsid w:val="009D06F5"/>
    <w:rsid w:val="009D1DBD"/>
    <w:rsid w:val="009E14E0"/>
    <w:rsid w:val="00A06502"/>
    <w:rsid w:val="00A13AF6"/>
    <w:rsid w:val="00A1562C"/>
    <w:rsid w:val="00A2229E"/>
    <w:rsid w:val="00A35182"/>
    <w:rsid w:val="00A35BE5"/>
    <w:rsid w:val="00A3680A"/>
    <w:rsid w:val="00A54448"/>
    <w:rsid w:val="00A56CC7"/>
    <w:rsid w:val="00A648C2"/>
    <w:rsid w:val="00A70E54"/>
    <w:rsid w:val="00A81F4C"/>
    <w:rsid w:val="00A9365A"/>
    <w:rsid w:val="00AA0EA0"/>
    <w:rsid w:val="00AA3C49"/>
    <w:rsid w:val="00AB7EDF"/>
    <w:rsid w:val="00AC0645"/>
    <w:rsid w:val="00AC109B"/>
    <w:rsid w:val="00B03B76"/>
    <w:rsid w:val="00B11522"/>
    <w:rsid w:val="00B2519E"/>
    <w:rsid w:val="00B30096"/>
    <w:rsid w:val="00B3164F"/>
    <w:rsid w:val="00B31B9D"/>
    <w:rsid w:val="00B335FB"/>
    <w:rsid w:val="00B41F9E"/>
    <w:rsid w:val="00B540C1"/>
    <w:rsid w:val="00B75AF3"/>
    <w:rsid w:val="00B77FDE"/>
    <w:rsid w:val="00B82C11"/>
    <w:rsid w:val="00B871FF"/>
    <w:rsid w:val="00B951DE"/>
    <w:rsid w:val="00B96A3A"/>
    <w:rsid w:val="00BA2624"/>
    <w:rsid w:val="00BB4FEE"/>
    <w:rsid w:val="00BB54C3"/>
    <w:rsid w:val="00BC3727"/>
    <w:rsid w:val="00BD2E52"/>
    <w:rsid w:val="00BD58FB"/>
    <w:rsid w:val="00BD5CC1"/>
    <w:rsid w:val="00BD7051"/>
    <w:rsid w:val="00BE00BD"/>
    <w:rsid w:val="00BE087F"/>
    <w:rsid w:val="00BE2E54"/>
    <w:rsid w:val="00BE6AE2"/>
    <w:rsid w:val="00BF1F85"/>
    <w:rsid w:val="00BF3312"/>
    <w:rsid w:val="00BF350E"/>
    <w:rsid w:val="00C00200"/>
    <w:rsid w:val="00C35173"/>
    <w:rsid w:val="00C3677B"/>
    <w:rsid w:val="00C47CB1"/>
    <w:rsid w:val="00C56DA3"/>
    <w:rsid w:val="00C606F3"/>
    <w:rsid w:val="00C73BD2"/>
    <w:rsid w:val="00C82F70"/>
    <w:rsid w:val="00C843F0"/>
    <w:rsid w:val="00C96806"/>
    <w:rsid w:val="00C96E8A"/>
    <w:rsid w:val="00CB1829"/>
    <w:rsid w:val="00CB2E71"/>
    <w:rsid w:val="00CB36B4"/>
    <w:rsid w:val="00CB4552"/>
    <w:rsid w:val="00CB5C41"/>
    <w:rsid w:val="00CB5FCD"/>
    <w:rsid w:val="00CC1343"/>
    <w:rsid w:val="00CC353E"/>
    <w:rsid w:val="00CC53B0"/>
    <w:rsid w:val="00CD4264"/>
    <w:rsid w:val="00CE1253"/>
    <w:rsid w:val="00CE3DAA"/>
    <w:rsid w:val="00CE54B9"/>
    <w:rsid w:val="00CF0129"/>
    <w:rsid w:val="00CF1DE1"/>
    <w:rsid w:val="00D007FC"/>
    <w:rsid w:val="00D00980"/>
    <w:rsid w:val="00D10B30"/>
    <w:rsid w:val="00D16E1F"/>
    <w:rsid w:val="00D179D3"/>
    <w:rsid w:val="00D3132D"/>
    <w:rsid w:val="00D35A55"/>
    <w:rsid w:val="00D372CD"/>
    <w:rsid w:val="00D557A8"/>
    <w:rsid w:val="00D56571"/>
    <w:rsid w:val="00D6510B"/>
    <w:rsid w:val="00D651C7"/>
    <w:rsid w:val="00D760B7"/>
    <w:rsid w:val="00D80C4F"/>
    <w:rsid w:val="00D81667"/>
    <w:rsid w:val="00D84D86"/>
    <w:rsid w:val="00D87DB5"/>
    <w:rsid w:val="00DA00C1"/>
    <w:rsid w:val="00DB22C9"/>
    <w:rsid w:val="00DC7CA9"/>
    <w:rsid w:val="00DD5063"/>
    <w:rsid w:val="00DE0B62"/>
    <w:rsid w:val="00DE1E35"/>
    <w:rsid w:val="00DE3B88"/>
    <w:rsid w:val="00DE4C9F"/>
    <w:rsid w:val="00DF39A9"/>
    <w:rsid w:val="00E03E5C"/>
    <w:rsid w:val="00E0544F"/>
    <w:rsid w:val="00E10545"/>
    <w:rsid w:val="00E12996"/>
    <w:rsid w:val="00E158DC"/>
    <w:rsid w:val="00E21509"/>
    <w:rsid w:val="00E23509"/>
    <w:rsid w:val="00E25694"/>
    <w:rsid w:val="00E32729"/>
    <w:rsid w:val="00E40C87"/>
    <w:rsid w:val="00E43844"/>
    <w:rsid w:val="00E534E4"/>
    <w:rsid w:val="00E55D93"/>
    <w:rsid w:val="00E577A7"/>
    <w:rsid w:val="00E62EFF"/>
    <w:rsid w:val="00E652AC"/>
    <w:rsid w:val="00E675C3"/>
    <w:rsid w:val="00E70764"/>
    <w:rsid w:val="00E928F7"/>
    <w:rsid w:val="00E9787C"/>
    <w:rsid w:val="00EA7491"/>
    <w:rsid w:val="00EB36D8"/>
    <w:rsid w:val="00ED0502"/>
    <w:rsid w:val="00EF3341"/>
    <w:rsid w:val="00F03B06"/>
    <w:rsid w:val="00F20A86"/>
    <w:rsid w:val="00F24302"/>
    <w:rsid w:val="00F327BB"/>
    <w:rsid w:val="00F40B0E"/>
    <w:rsid w:val="00F416E9"/>
    <w:rsid w:val="00F42A27"/>
    <w:rsid w:val="00F44D70"/>
    <w:rsid w:val="00F65595"/>
    <w:rsid w:val="00F65971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D5840"/>
    <w:rsid w:val="00FD63A9"/>
    <w:rsid w:val="00FD7D1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67D15D"/>
  <w15:docId w15:val="{F06D00CB-76CC-41F4-8250-C2D7EEBA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ru-RU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ru-RU"/>
    </w:rPr>
  </w:style>
  <w:style w:type="paragraph" w:styleId="Header">
    <w:name w:val="header"/>
    <w:basedOn w:val="Normal"/>
    <w:link w:val="Head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16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57E8"/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5526D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D7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D7D16"/>
    <w:rPr>
      <w:rFonts w:cs="Times New Roman"/>
      <w:lang w:val="ru-RU" w:eastAsia="ru-RU"/>
    </w:rPr>
  </w:style>
  <w:style w:type="character" w:styleId="EndnoteReference">
    <w:name w:val="endnote reference"/>
    <w:basedOn w:val="DefaultParagraphFont"/>
    <w:uiPriority w:val="99"/>
    <w:rsid w:val="00FD7D1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B96A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96A3A"/>
    <w:rPr>
      <w:rFonts w:cs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rsid w:val="00B96A3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3D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35FB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816E4"/>
    <w:rPr>
      <w:rFonts w:cs="Times New Roman"/>
      <w:color w:val="0000FF"/>
      <w:u w:val="single"/>
    </w:rPr>
  </w:style>
  <w:style w:type="table" w:styleId="TableColumns3">
    <w:name w:val="Table Columns 3"/>
    <w:basedOn w:val="TableNormal"/>
    <w:uiPriority w:val="99"/>
    <w:rsid w:val="00A56CC7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D81667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Shading-Accent1">
    <w:name w:val="Light Shading Accent 1"/>
    <w:basedOn w:val="Table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1">
    <w:name w:val="Light List Accent 1"/>
    <w:basedOn w:val="TableNormal"/>
    <w:uiPriority w:val="99"/>
    <w:rsid w:val="00E55D93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Grid-Accent1">
    <w:name w:val="Light Grid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Shading1-Accent1">
    <w:name w:val="Medium Shading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Grid1-Accent1">
    <w:name w:val="Medium Grid 1 Accent 1"/>
    <w:basedOn w:val="TableNormal"/>
    <w:uiPriority w:val="99"/>
    <w:rsid w:val="00876DC9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81C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1C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1C9B"/>
    <w:rPr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1C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1C9B"/>
    <w:rPr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95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bf243446d932e80b6828655e90431d1a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61c193f2f41867737aa5fc5257dc7416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RUTitle xmlns="b4e33e86-409b-44c1-8485-331954efb210" xsi:nil="true"/>
    <ARTitle xmlns="b4e33e86-409b-44c1-8485-331954efb210" xsi:nil="true"/>
    <FRTitle xmlns="b4e33e86-409b-44c1-8485-331954efb210" xsi:nil="true"/>
    <SPTitle xmlns="b4e33e86-409b-44c1-8485-331954efb210" xsi:nil="true"/>
    <Order1 xmlns="b4e33e86-409b-44c1-8485-331954efb210" xsi:nil="true"/>
    <PublishingExpirationDate xmlns="http://schemas.microsoft.com/sharepoint/v3" xsi:nil="true"/>
    <PublishingStartDate xmlns="http://schemas.microsoft.com/sharepoint/v3" xsi:nil="true"/>
    <CHTitle xmlns="b4e33e86-409b-44c1-8485-331954efb210" xsi:nil="true"/>
  </documentManagement>
</p:properties>
</file>

<file path=customXml/itemProps1.xml><?xml version="1.0" encoding="utf-8"?>
<ds:datastoreItem xmlns:ds="http://schemas.openxmlformats.org/officeDocument/2006/customXml" ds:itemID="{EFDC50A7-D49D-4B16-9A4E-4CFEFFA65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5502E8-9914-4683-BBB6-4EE0A4A6BB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21E51B-EC25-49F2-AA3A-DA1D82CCFAA1}">
  <ds:schemaRefs>
    <ds:schemaRef ds:uri="http://schemas.microsoft.com/office/2006/metadata/properties"/>
    <ds:schemaRef ds:uri="b4e33e86-409b-44c1-8485-331954efb210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package on the Convention on the Rights of Persons with Disabilities</vt:lpstr>
    </vt:vector>
  </TitlesOfParts>
  <Company>OHCHR</Company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Liam Mahony</dc:creator>
  <cp:lastModifiedBy>Janina Arsenjeva</cp:lastModifiedBy>
  <cp:revision>2</cp:revision>
  <cp:lastPrinted>2010-06-01T11:28:00Z</cp:lastPrinted>
  <dcterms:created xsi:type="dcterms:W3CDTF">2015-09-29T14:24:00Z</dcterms:created>
  <dcterms:modified xsi:type="dcterms:W3CDTF">2015-09-29T14:24:00Z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